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B7120" w14:textId="77777777" w:rsidR="0001151F" w:rsidRDefault="0001151F" w:rsidP="0001151F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02BB89FC" w:rsidR="00953F02" w:rsidRPr="0001151F" w:rsidRDefault="0001151F" w:rsidP="0001151F">
      <w:pPr>
        <w:spacing w:after="200" w:line="276" w:lineRule="auto"/>
        <w:jc w:val="center"/>
        <w:rPr>
          <w:rFonts w:ascii="Cambria" w:eastAsia="Cambria" w:hAnsi="Cambria" w:cs="Cambria"/>
          <w:b/>
          <w:bCs/>
          <w:color w:val="EE0000"/>
          <w:sz w:val="28"/>
          <w:szCs w:val="28"/>
        </w:rPr>
      </w:pPr>
      <w:r w:rsidRPr="00E865BB">
        <w:rPr>
          <w:rFonts w:ascii="Cambria" w:eastAsia="Cambria" w:hAnsi="Cambria" w:cs="Cambria"/>
          <w:b/>
          <w:bCs/>
          <w:color w:val="EE0000"/>
          <w:sz w:val="28"/>
          <w:szCs w:val="28"/>
        </w:rPr>
        <w:t xml:space="preserve">PAKIET </w:t>
      </w:r>
      <w:r>
        <w:rPr>
          <w:rFonts w:ascii="Cambria" w:eastAsia="Cambria" w:hAnsi="Cambria" w:cs="Cambria"/>
          <w:b/>
          <w:bCs/>
          <w:color w:val="EE0000"/>
          <w:sz w:val="28"/>
          <w:szCs w:val="28"/>
        </w:rPr>
        <w:t>1</w:t>
      </w:r>
      <w:r w:rsidRPr="00E865BB">
        <w:rPr>
          <w:rFonts w:ascii="Cambria" w:eastAsia="Cambria" w:hAnsi="Cambria" w:cs="Cambria"/>
          <w:b/>
          <w:bCs/>
          <w:color w:val="EE0000"/>
          <w:sz w:val="28"/>
          <w:szCs w:val="28"/>
        </w:rPr>
        <w:t xml:space="preserve"> – </w:t>
      </w:r>
      <w:r>
        <w:rPr>
          <w:rFonts w:ascii="Cambria" w:eastAsia="Cambria" w:hAnsi="Cambria" w:cs="Cambria"/>
          <w:b/>
          <w:bCs/>
          <w:color w:val="EE0000"/>
          <w:sz w:val="28"/>
          <w:szCs w:val="28"/>
        </w:rPr>
        <w:t>BRODNICZKA, KRAJKOWO</w:t>
      </w:r>
    </w:p>
    <w:tbl>
      <w:tblPr>
        <w:tblStyle w:val="Tabela-Siatka"/>
        <w:tblW w:w="988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779"/>
        <w:gridCol w:w="1545"/>
      </w:tblGrid>
      <w:tr w:rsidR="00BB7833" w:rsidRPr="00501156" w14:paraId="3F08DECA" w14:textId="3AE899C0" w:rsidTr="00045E83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779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045E83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779" w:type="dxa"/>
          </w:tcPr>
          <w:p w14:paraId="1801F577" w14:textId="393C6519" w:rsidR="00B83D20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045E83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779" w:type="dxa"/>
          </w:tcPr>
          <w:p w14:paraId="7187A579" w14:textId="5CFF3ADC" w:rsidR="00B83D20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045E83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779" w:type="dxa"/>
          </w:tcPr>
          <w:p w14:paraId="1500FD39" w14:textId="4681EE67" w:rsidR="00B83D20" w:rsidRPr="002760FE" w:rsidRDefault="00A7249B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045E83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779" w:type="dxa"/>
          </w:tcPr>
          <w:p w14:paraId="5B621C0E" w14:textId="01A3AF27" w:rsidR="00B83D20" w:rsidRPr="002760FE" w:rsidRDefault="00A7249B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045E83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779" w:type="dxa"/>
          </w:tcPr>
          <w:p w14:paraId="2CC989E6" w14:textId="7F831473" w:rsidR="00843673" w:rsidRPr="002760FE" w:rsidRDefault="00A7249B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045E83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779" w:type="dxa"/>
          </w:tcPr>
          <w:p w14:paraId="56CF455F" w14:textId="62B48333" w:rsidR="00870E8F" w:rsidRPr="002760FE" w:rsidRDefault="00A7249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045E83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779" w:type="dxa"/>
          </w:tcPr>
          <w:p w14:paraId="6A33B599" w14:textId="421A37D5" w:rsidR="0006587B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045E83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779" w:type="dxa"/>
          </w:tcPr>
          <w:p w14:paraId="4E34BF9C" w14:textId="02DCCD56" w:rsidR="00A470F7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045E83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5E16C626" w14:textId="6BBDFF62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045E83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779" w:type="dxa"/>
          </w:tcPr>
          <w:p w14:paraId="36A85714" w14:textId="72FB33B5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045E83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779" w:type="dxa"/>
          </w:tcPr>
          <w:p w14:paraId="0DAD65A2" w14:textId="29FBA742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045E83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779" w:type="dxa"/>
          </w:tcPr>
          <w:p w14:paraId="176A8BD3" w14:textId="364C563C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045E83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779" w:type="dxa"/>
          </w:tcPr>
          <w:p w14:paraId="36BC06B1" w14:textId="29950BAC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045E83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779" w:type="dxa"/>
          </w:tcPr>
          <w:p w14:paraId="380BB6B0" w14:textId="55ED9116" w:rsidR="0006587B" w:rsidRPr="002760FE" w:rsidRDefault="00A7249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045E83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779" w:type="dxa"/>
          </w:tcPr>
          <w:p w14:paraId="46DACAAF" w14:textId="15E3DD66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045E83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12354E17" w14:textId="61B154D0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045E83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779" w:type="dxa"/>
          </w:tcPr>
          <w:p w14:paraId="129904F7" w14:textId="6B0FA9B1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045E83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779" w:type="dxa"/>
          </w:tcPr>
          <w:p w14:paraId="40AF95F2" w14:textId="52EDEE59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045E83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779" w:type="dxa"/>
          </w:tcPr>
          <w:p w14:paraId="33697DC4" w14:textId="0CDDC0B3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045E83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779" w:type="dxa"/>
          </w:tcPr>
          <w:p w14:paraId="79DA8909" w14:textId="323649E0" w:rsidR="00C82232" w:rsidRPr="002760FE" w:rsidRDefault="00A7249B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045E83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779" w:type="dxa"/>
          </w:tcPr>
          <w:p w14:paraId="36FB3164" w14:textId="1C09B939" w:rsidR="00BA7D42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045E83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779" w:type="dxa"/>
          </w:tcPr>
          <w:p w14:paraId="60297A6A" w14:textId="3C1381CB" w:rsidR="00003452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045E83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779" w:type="dxa"/>
          </w:tcPr>
          <w:p w14:paraId="16230C0C" w14:textId="53672A87" w:rsidR="000E7EE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045E83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779" w:type="dxa"/>
          </w:tcPr>
          <w:p w14:paraId="27A583EF" w14:textId="37D75875" w:rsidR="005A444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045E83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779" w:type="dxa"/>
          </w:tcPr>
          <w:p w14:paraId="53B06BE2" w14:textId="5B694B0E" w:rsidR="005A444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045E83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779" w:type="dxa"/>
          </w:tcPr>
          <w:p w14:paraId="513A9BCF" w14:textId="71714E05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045E83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779" w:type="dxa"/>
          </w:tcPr>
          <w:p w14:paraId="0BFDB74B" w14:textId="22CB1246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045E83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779" w:type="dxa"/>
          </w:tcPr>
          <w:p w14:paraId="5D8979F3" w14:textId="6388D607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045E83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779" w:type="dxa"/>
          </w:tcPr>
          <w:p w14:paraId="7F29DC19" w14:textId="1387B924" w:rsidR="00174D2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045E83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79" w:type="dxa"/>
          </w:tcPr>
          <w:p w14:paraId="770A25E3" w14:textId="58D65173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045E83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79" w:type="dxa"/>
          </w:tcPr>
          <w:p w14:paraId="04180742" w14:textId="30FF8B89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045E83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79" w:type="dxa"/>
          </w:tcPr>
          <w:p w14:paraId="1BE0D2CD" w14:textId="5698C9AE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045E83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79" w:type="dxa"/>
          </w:tcPr>
          <w:p w14:paraId="0A4C4638" w14:textId="3E7DF9EB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045E83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79" w:type="dxa"/>
          </w:tcPr>
          <w:p w14:paraId="62BCAD04" w14:textId="01E980D2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045E83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79" w:type="dxa"/>
          </w:tcPr>
          <w:p w14:paraId="006395DE" w14:textId="75FFA099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045E83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79" w:type="dxa"/>
          </w:tcPr>
          <w:p w14:paraId="0E449FB1" w14:textId="6865B663" w:rsidR="00A470F7" w:rsidRPr="002760FE" w:rsidRDefault="00F6260A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0" w:author="Skrzeczyńska Katarzyna" w:date="2025-10-16T09:2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045E83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79" w:type="dxa"/>
          </w:tcPr>
          <w:p w14:paraId="7271369F" w14:textId="6AC10325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045E83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79" w:type="dxa"/>
          </w:tcPr>
          <w:p w14:paraId="2BF9B6D4" w14:textId="09A29310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045E83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79" w:type="dxa"/>
          </w:tcPr>
          <w:p w14:paraId="0F908346" w14:textId="3CF08083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045E83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79" w:type="dxa"/>
          </w:tcPr>
          <w:p w14:paraId="54652108" w14:textId="717F082A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045E83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79" w:type="dxa"/>
          </w:tcPr>
          <w:p w14:paraId="3D5FD328" w14:textId="4F6B15EA" w:rsidR="00A12C59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045E83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779" w:type="dxa"/>
          </w:tcPr>
          <w:p w14:paraId="7BC5FD65" w14:textId="2CE015C4" w:rsidR="00A12C59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045E83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779" w:type="dxa"/>
          </w:tcPr>
          <w:p w14:paraId="11518122" w14:textId="1660EFD5" w:rsidR="00C82232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045E83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79" w:type="dxa"/>
          </w:tcPr>
          <w:p w14:paraId="52447510" w14:textId="0C664317" w:rsidR="00A12C59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045E83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779" w:type="dxa"/>
          </w:tcPr>
          <w:p w14:paraId="644EF89B" w14:textId="0EC8435D" w:rsidR="00A12C59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045E83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779" w:type="dxa"/>
          </w:tcPr>
          <w:p w14:paraId="30A63E65" w14:textId="33CD044D" w:rsidR="001B166C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045E83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79" w:type="dxa"/>
          </w:tcPr>
          <w:p w14:paraId="0E7C2D24" w14:textId="316926A6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045E83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779" w:type="dxa"/>
          </w:tcPr>
          <w:p w14:paraId="48D7D802" w14:textId="29FC7DA8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045E83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779" w:type="dxa"/>
          </w:tcPr>
          <w:p w14:paraId="34FD381F" w14:textId="566D5738" w:rsidR="009E1B1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045E83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79" w:type="dxa"/>
          </w:tcPr>
          <w:p w14:paraId="3912D630" w14:textId="3BB7DA3B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045E83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779" w:type="dxa"/>
          </w:tcPr>
          <w:p w14:paraId="031C2F86" w14:textId="173BEFF0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045E83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779" w:type="dxa"/>
          </w:tcPr>
          <w:p w14:paraId="7240C5EA" w14:textId="7170903E" w:rsidR="0051629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045E83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779" w:type="dxa"/>
          </w:tcPr>
          <w:p w14:paraId="721CB206" w14:textId="065A945C" w:rsidR="007D3D3D" w:rsidRPr="00516295" w:rsidRDefault="000D47E7" w:rsidP="000D47E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045E83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779" w:type="dxa"/>
          </w:tcPr>
          <w:p w14:paraId="3CF7DC89" w14:textId="5BFA4E62" w:rsidR="00A10621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00045E83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79" w:type="dxa"/>
          </w:tcPr>
          <w:p w14:paraId="4A16B017" w14:textId="2C9DF1F3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045E83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779" w:type="dxa"/>
          </w:tcPr>
          <w:p w14:paraId="1BBF52A9" w14:textId="4A240E35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045E83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79" w:type="dxa"/>
          </w:tcPr>
          <w:p w14:paraId="4AEF6043" w14:textId="3BFE9497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045E83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79" w:type="dxa"/>
          </w:tcPr>
          <w:p w14:paraId="0B8EAA57" w14:textId="1A512C4D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045E83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779" w:type="dxa"/>
          </w:tcPr>
          <w:p w14:paraId="509CCA6C" w14:textId="371D40DE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045E83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779" w:type="dxa"/>
          </w:tcPr>
          <w:p w14:paraId="112F376F" w14:textId="784E55A5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045E83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779" w:type="dxa"/>
          </w:tcPr>
          <w:p w14:paraId="0005CBDC" w14:textId="70388257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045E83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779" w:type="dxa"/>
          </w:tcPr>
          <w:p w14:paraId="54A0970D" w14:textId="42ED36EC" w:rsidR="000A06D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045E83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779" w:type="dxa"/>
          </w:tcPr>
          <w:p w14:paraId="7F2E7B64" w14:textId="2160C431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045E83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779" w:type="dxa"/>
          </w:tcPr>
          <w:p w14:paraId="44B07528" w14:textId="18535815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045E83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779" w:type="dxa"/>
          </w:tcPr>
          <w:p w14:paraId="18959E3B" w14:textId="5066CDA8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045E83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779" w:type="dxa"/>
          </w:tcPr>
          <w:p w14:paraId="3E023A25" w14:textId="12EC906F" w:rsidR="00D225D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045E83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779" w:type="dxa"/>
          </w:tcPr>
          <w:p w14:paraId="23E6C6EE" w14:textId="186DA31B" w:rsidR="00D225D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045E83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79" w:type="dxa"/>
          </w:tcPr>
          <w:p w14:paraId="55A8203A" w14:textId="4116FFCD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045E83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79" w:type="dxa"/>
          </w:tcPr>
          <w:p w14:paraId="45830AC4" w14:textId="50FA5719" w:rsidR="00CF437B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045E83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779" w:type="dxa"/>
          </w:tcPr>
          <w:p w14:paraId="4A5C43E4" w14:textId="370C50D9" w:rsidR="00A470F7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045E83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79" w:type="dxa"/>
          </w:tcPr>
          <w:p w14:paraId="29C94E7C" w14:textId="7BADFC85" w:rsidR="00CF437B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045E83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79" w:type="dxa"/>
          </w:tcPr>
          <w:p w14:paraId="709D1F4B" w14:textId="69A52DFF" w:rsidR="008A3342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045E83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79" w:type="dxa"/>
          </w:tcPr>
          <w:p w14:paraId="4E751D49" w14:textId="2A602FC5" w:rsidR="00CF437B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045E83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79" w:type="dxa"/>
          </w:tcPr>
          <w:p w14:paraId="2CC00275" w14:textId="4715594E" w:rsidR="008A334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045E83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79" w:type="dxa"/>
          </w:tcPr>
          <w:p w14:paraId="279DDE65" w14:textId="190FDCC8" w:rsidR="00CF437B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045E83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79" w:type="dxa"/>
          </w:tcPr>
          <w:p w14:paraId="190676FE" w14:textId="10959729" w:rsidR="008A334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045E83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779" w:type="dxa"/>
          </w:tcPr>
          <w:p w14:paraId="569D8593" w14:textId="55D4C3B4" w:rsidR="00D225DF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045E83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79" w:type="dxa"/>
          </w:tcPr>
          <w:p w14:paraId="5676434C" w14:textId="5E64B8FD" w:rsidR="00CF437B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045E83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79" w:type="dxa"/>
          </w:tcPr>
          <w:p w14:paraId="1D7318DC" w14:textId="5919B1A1" w:rsidR="008A334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045E83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779" w:type="dxa"/>
          </w:tcPr>
          <w:p w14:paraId="6248578A" w14:textId="49C040A9" w:rsidR="008A334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045E83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779" w:type="dxa"/>
          </w:tcPr>
          <w:p w14:paraId="425DB25A" w14:textId="4AC079DA" w:rsidR="00A6520A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045E83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79" w:type="dxa"/>
          </w:tcPr>
          <w:p w14:paraId="24470937" w14:textId="4BD27393" w:rsidR="00A6520A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045E83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779" w:type="dxa"/>
          </w:tcPr>
          <w:p w14:paraId="03462A5B" w14:textId="585E058A" w:rsidR="00A6520A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045E83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79" w:type="dxa"/>
          </w:tcPr>
          <w:p w14:paraId="68377773" w14:textId="77577557" w:rsidR="00A6520A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045E83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779" w:type="dxa"/>
          </w:tcPr>
          <w:p w14:paraId="7830C3D4" w14:textId="6F7D5EB2" w:rsidR="003D7C93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045E83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779" w:type="dxa"/>
          </w:tcPr>
          <w:p w14:paraId="3C10187F" w14:textId="37A6C18F" w:rsidR="003D7C93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045E83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779" w:type="dxa"/>
          </w:tcPr>
          <w:p w14:paraId="1495720E" w14:textId="135C5E33" w:rsidR="003D7C93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045E83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779" w:type="dxa"/>
          </w:tcPr>
          <w:p w14:paraId="04D61F1F" w14:textId="5996766F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045E83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779" w:type="dxa"/>
          </w:tcPr>
          <w:p w14:paraId="1FA3BC7E" w14:textId="7C4A6B18" w:rsidR="008B702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045E83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779" w:type="dxa"/>
          </w:tcPr>
          <w:p w14:paraId="4583BBAE" w14:textId="4DFB71B4" w:rsidR="008B702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045E83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779" w:type="dxa"/>
          </w:tcPr>
          <w:p w14:paraId="4898E2D7" w14:textId="4245D524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045E83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779" w:type="dxa"/>
          </w:tcPr>
          <w:p w14:paraId="3D11E1E5" w14:textId="0C0E9C40" w:rsidR="008B702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045E83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779" w:type="dxa"/>
          </w:tcPr>
          <w:p w14:paraId="1784763B" w14:textId="278CF262" w:rsidR="008B702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045E83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79" w:type="dxa"/>
          </w:tcPr>
          <w:p w14:paraId="16FA5AC2" w14:textId="653B56BE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045E83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779" w:type="dxa"/>
          </w:tcPr>
          <w:p w14:paraId="081D6B90" w14:textId="307B9941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045E83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779" w:type="dxa"/>
          </w:tcPr>
          <w:p w14:paraId="6F7A9D1A" w14:textId="10B3317A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045E83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79" w:type="dxa"/>
          </w:tcPr>
          <w:p w14:paraId="66EC9796" w14:textId="457DC726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045E83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779" w:type="dxa"/>
          </w:tcPr>
          <w:p w14:paraId="39ADB8AD" w14:textId="054DCEA1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045E83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779" w:type="dxa"/>
          </w:tcPr>
          <w:p w14:paraId="4CCBEA1B" w14:textId="14FCB774" w:rsidR="00B2042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00045E83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779" w:type="dxa"/>
          </w:tcPr>
          <w:p w14:paraId="550264D6" w14:textId="3E16A320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00045E83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79" w:type="dxa"/>
          </w:tcPr>
          <w:p w14:paraId="1B01C9AB" w14:textId="057CCF21" w:rsidR="00ED592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045E83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79" w:type="dxa"/>
          </w:tcPr>
          <w:p w14:paraId="22487DC3" w14:textId="2022E9ED" w:rsidR="00ED592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00045E83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79" w:type="dxa"/>
          </w:tcPr>
          <w:p w14:paraId="16DF2E73" w14:textId="7674E0C4" w:rsidR="00B60FA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00045E83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779" w:type="dxa"/>
          </w:tcPr>
          <w:p w14:paraId="6858D96A" w14:textId="7CDFBDD4" w:rsidR="00B60FA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00045E83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79" w:type="dxa"/>
          </w:tcPr>
          <w:p w14:paraId="0E26CB42" w14:textId="2E826D52" w:rsidR="00B60FA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00045E83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779" w:type="dxa"/>
          </w:tcPr>
          <w:p w14:paraId="7D55DA8C" w14:textId="5CA8ADA4" w:rsidR="00B60FA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00045E83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79" w:type="dxa"/>
          </w:tcPr>
          <w:p w14:paraId="37481EBF" w14:textId="4E1A5806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045E83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79" w:type="dxa"/>
          </w:tcPr>
          <w:p w14:paraId="3313F99D" w14:textId="63AFCA26" w:rsidR="00E73A3C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045E83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779" w:type="dxa"/>
          </w:tcPr>
          <w:p w14:paraId="345C0FE5" w14:textId="69EB0A30" w:rsidR="00C162AA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045E83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79" w:type="dxa"/>
          </w:tcPr>
          <w:p w14:paraId="09D3D896" w14:textId="78F2D356" w:rsidR="00C162AA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045E83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779" w:type="dxa"/>
          </w:tcPr>
          <w:p w14:paraId="141C0EDF" w14:textId="16A28CC5" w:rsidR="00A2515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045E83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79" w:type="dxa"/>
          </w:tcPr>
          <w:p w14:paraId="01B47D2C" w14:textId="74FF2539" w:rsidR="00C162AA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045E83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779" w:type="dxa"/>
          </w:tcPr>
          <w:p w14:paraId="65F94808" w14:textId="7B43FCBB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045E83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779" w:type="dxa"/>
          </w:tcPr>
          <w:p w14:paraId="7DDDDE82" w14:textId="7A438A0A" w:rsidR="00D408E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00045E83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779" w:type="dxa"/>
          </w:tcPr>
          <w:p w14:paraId="23A63757" w14:textId="0C13A86F" w:rsidR="0070170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70170D" w:rsidRPr="00771297" w:rsidRDefault="0070170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00045E83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779" w:type="dxa"/>
          </w:tcPr>
          <w:p w14:paraId="7D63D020" w14:textId="6931551B" w:rsidR="0070170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70170D" w:rsidRPr="00771297" w:rsidRDefault="0070170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045E83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779" w:type="dxa"/>
          </w:tcPr>
          <w:p w14:paraId="3B97CC88" w14:textId="249AE226" w:rsidR="00D408E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045E83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779" w:type="dxa"/>
          </w:tcPr>
          <w:p w14:paraId="45D08954" w14:textId="64E29083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00045E83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779" w:type="dxa"/>
          </w:tcPr>
          <w:p w14:paraId="0644B047" w14:textId="62CEE115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045E83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779" w:type="dxa"/>
          </w:tcPr>
          <w:p w14:paraId="5209CB2B" w14:textId="359DC742" w:rsidR="00EF536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045E83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779" w:type="dxa"/>
          </w:tcPr>
          <w:p w14:paraId="4A9B0AA0" w14:textId="00F206A6" w:rsidR="00EF536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045E83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79" w:type="dxa"/>
          </w:tcPr>
          <w:p w14:paraId="0D74938A" w14:textId="1176BC83" w:rsidR="6C4DA2B1" w:rsidRDefault="00045E83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 / łopata /siekieromotyka /</w:t>
            </w:r>
            <w:r w:rsidR="00126A9B">
              <w:rPr>
                <w:rFonts w:ascii="Cambria" w:hAnsi="Cambria"/>
                <w:sz w:val="20"/>
                <w:szCs w:val="20"/>
              </w:rPr>
              <w:t xml:space="preserve"> świder</w:t>
            </w: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00045E83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79" w:type="dxa"/>
          </w:tcPr>
          <w:p w14:paraId="14E49000" w14:textId="02D01677" w:rsidR="00A1069D" w:rsidRDefault="00045E83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  <w:r w:rsidR="00126A9B">
              <w:rPr>
                <w:rFonts w:ascii="Cambria" w:hAnsi="Cambria"/>
                <w:sz w:val="20"/>
                <w:szCs w:val="20"/>
              </w:rPr>
              <w:t>rka w pasy/talerze</w:t>
            </w:r>
          </w:p>
        </w:tc>
        <w:tc>
          <w:tcPr>
            <w:tcW w:w="1545" w:type="dxa"/>
          </w:tcPr>
          <w:p w14:paraId="1F74F98D" w14:textId="77777777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045E83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79" w:type="dxa"/>
          </w:tcPr>
          <w:p w14:paraId="28E329C1" w14:textId="21129289" w:rsidR="6C4DA2B1" w:rsidRDefault="00045E83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łopata / </w:t>
            </w:r>
            <w:r w:rsidR="00126A9B">
              <w:rPr>
                <w:rFonts w:ascii="Cambria" w:hAnsi="Cambria"/>
                <w:sz w:val="20"/>
                <w:szCs w:val="20"/>
              </w:rPr>
              <w:t>świder</w:t>
            </w: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00045E83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79" w:type="dxa"/>
          </w:tcPr>
          <w:p w14:paraId="2C0B32D5" w14:textId="3C034B75" w:rsidR="00A1069D" w:rsidRDefault="00045E83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  <w:r w:rsidR="00126A9B">
              <w:rPr>
                <w:rFonts w:ascii="Cambria" w:hAnsi="Cambria"/>
                <w:sz w:val="20"/>
                <w:szCs w:val="20"/>
              </w:rPr>
              <w:t>rka w pasy/talerze</w:t>
            </w:r>
          </w:p>
        </w:tc>
        <w:tc>
          <w:tcPr>
            <w:tcW w:w="1545" w:type="dxa"/>
          </w:tcPr>
          <w:p w14:paraId="44A9DF1C" w14:textId="77777777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00045E83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</w:tcPr>
          <w:p w14:paraId="434CAB3A" w14:textId="2BD7AD69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79" w:type="dxa"/>
          </w:tcPr>
          <w:p w14:paraId="6F51AEB4" w14:textId="5FF5AF59" w:rsidR="00A1069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045E83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79" w:type="dxa"/>
          </w:tcPr>
          <w:p w14:paraId="38D52DAB" w14:textId="03914109" w:rsidR="6C4DA2B1" w:rsidRDefault="00045E83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 / łopata / siekieromotyka /</w:t>
            </w:r>
            <w:r w:rsidR="00126A9B">
              <w:rPr>
                <w:rFonts w:ascii="Cambria" w:hAnsi="Cambria"/>
                <w:sz w:val="20"/>
                <w:szCs w:val="20"/>
              </w:rPr>
              <w:t xml:space="preserve"> świder</w:t>
            </w: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00045E83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79" w:type="dxa"/>
          </w:tcPr>
          <w:p w14:paraId="1BDA79E6" w14:textId="460A60E3" w:rsidR="00A1069D" w:rsidRDefault="00045E83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 /</w:t>
            </w:r>
            <w:r w:rsidR="00126A9B">
              <w:rPr>
                <w:rFonts w:ascii="Cambria" w:hAnsi="Cambria"/>
                <w:sz w:val="20"/>
                <w:szCs w:val="20"/>
              </w:rPr>
              <w:t xml:space="preserve"> talerze</w:t>
            </w:r>
          </w:p>
        </w:tc>
        <w:tc>
          <w:tcPr>
            <w:tcW w:w="1545" w:type="dxa"/>
          </w:tcPr>
          <w:p w14:paraId="27832C05" w14:textId="77777777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045E83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779" w:type="dxa"/>
          </w:tcPr>
          <w:p w14:paraId="5D308E7D" w14:textId="2D8A6431" w:rsidR="6C4DA2B1" w:rsidRDefault="0027315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&lt;300 cm3</w:t>
            </w: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00045E83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79" w:type="dxa"/>
          </w:tcPr>
          <w:p w14:paraId="281920F4" w14:textId="193FEA7B" w:rsidR="00A1069D" w:rsidRDefault="00045E83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 /</w:t>
            </w:r>
            <w:r w:rsidR="00273159">
              <w:rPr>
                <w:rFonts w:ascii="Cambria" w:hAnsi="Cambria"/>
                <w:sz w:val="20"/>
                <w:szCs w:val="20"/>
              </w:rPr>
              <w:t xml:space="preserve"> talerze</w:t>
            </w:r>
          </w:p>
        </w:tc>
        <w:tc>
          <w:tcPr>
            <w:tcW w:w="1545" w:type="dxa"/>
          </w:tcPr>
          <w:p w14:paraId="6711FB0B" w14:textId="057F8465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00045E83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779" w:type="dxa"/>
          </w:tcPr>
          <w:p w14:paraId="755C5C19" w14:textId="6F54C724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00045E83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79" w:type="dxa"/>
          </w:tcPr>
          <w:p w14:paraId="27D3D614" w14:textId="2268A545" w:rsidR="00A1069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00045E83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779" w:type="dxa"/>
          </w:tcPr>
          <w:p w14:paraId="3987DCF8" w14:textId="626123F1" w:rsidR="00FD703A" w:rsidRDefault="0027315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045E83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779" w:type="dxa"/>
          </w:tcPr>
          <w:p w14:paraId="062C6E2E" w14:textId="2398FED7" w:rsidR="004800E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045E83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779" w:type="dxa"/>
          </w:tcPr>
          <w:p w14:paraId="64CACE35" w14:textId="3F754F7A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045E83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779" w:type="dxa"/>
          </w:tcPr>
          <w:p w14:paraId="543212D9" w14:textId="1276DF34" w:rsidR="004800E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00045E83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779" w:type="dxa"/>
          </w:tcPr>
          <w:p w14:paraId="7B3C909A" w14:textId="755D863C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00045E83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779" w:type="dxa"/>
          </w:tcPr>
          <w:p w14:paraId="03AE0324" w14:textId="1FF39C6B" w:rsidR="004800E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00045E83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79" w:type="dxa"/>
          </w:tcPr>
          <w:p w14:paraId="5A643752" w14:textId="57738CE8" w:rsidR="00A12C59" w:rsidRPr="002760FE" w:rsidRDefault="0027315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045E83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779" w:type="dxa"/>
          </w:tcPr>
          <w:p w14:paraId="7DB0C62E" w14:textId="7A3439EE" w:rsidR="00A12C59" w:rsidRPr="002760FE" w:rsidRDefault="0027315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045E83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779" w:type="dxa"/>
          </w:tcPr>
          <w:p w14:paraId="05DD68D9" w14:textId="409F4D88" w:rsidR="00C51AED" w:rsidRPr="002760FE" w:rsidRDefault="0027315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045E83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779" w:type="dxa"/>
          </w:tcPr>
          <w:p w14:paraId="6232A12A" w14:textId="5FC468A5" w:rsidR="004800E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045E83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779" w:type="dxa"/>
          </w:tcPr>
          <w:p w14:paraId="09509D25" w14:textId="0CEF6F7D" w:rsidR="00C51AE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045E83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779" w:type="dxa"/>
          </w:tcPr>
          <w:p w14:paraId="685B3163" w14:textId="5894D750" w:rsidR="00C51AE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045E83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79" w:type="dxa"/>
          </w:tcPr>
          <w:p w14:paraId="34D546B2" w14:textId="61150E26" w:rsidR="00A12C5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045E83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779" w:type="dxa"/>
          </w:tcPr>
          <w:p w14:paraId="229F53D7" w14:textId="7FCCABD5" w:rsidR="00A12C5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045E83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779" w:type="dxa"/>
          </w:tcPr>
          <w:p w14:paraId="7CAFEBE1" w14:textId="69E8F706" w:rsidR="00C51AE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045E83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79" w:type="dxa"/>
          </w:tcPr>
          <w:p w14:paraId="01B9F2BE" w14:textId="295989B5" w:rsidR="00A12C5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045E83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779" w:type="dxa"/>
          </w:tcPr>
          <w:p w14:paraId="2352D244" w14:textId="6B04A723" w:rsidR="00A12C5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045E83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779" w:type="dxa"/>
          </w:tcPr>
          <w:p w14:paraId="53221E47" w14:textId="2C8CE75F" w:rsidR="009E1B1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045E83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779" w:type="dxa"/>
          </w:tcPr>
          <w:p w14:paraId="4DE53DC1" w14:textId="3494F284" w:rsidR="00A962D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045E83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779" w:type="dxa"/>
          </w:tcPr>
          <w:p w14:paraId="6D0BEFC5" w14:textId="512884F9" w:rsidR="009E1B1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045E83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779" w:type="dxa"/>
          </w:tcPr>
          <w:p w14:paraId="4E5A15C3" w14:textId="1A822830" w:rsidR="002B182C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045E83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779" w:type="dxa"/>
          </w:tcPr>
          <w:p w14:paraId="1651697A" w14:textId="0E4C8A37" w:rsidR="009E1B1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045E83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779" w:type="dxa"/>
          </w:tcPr>
          <w:p w14:paraId="21239203" w14:textId="295F0C1D" w:rsidR="006168C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045E83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779" w:type="dxa"/>
          </w:tcPr>
          <w:p w14:paraId="4D25C8BB" w14:textId="3E608DDA" w:rsidR="00021BC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045E83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779" w:type="dxa"/>
          </w:tcPr>
          <w:p w14:paraId="3E97CE6D" w14:textId="192EAB74" w:rsidR="000530D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00045E83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779" w:type="dxa"/>
          </w:tcPr>
          <w:p w14:paraId="5618FC5A" w14:textId="2E745104" w:rsidR="00021BC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045E83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779" w:type="dxa"/>
          </w:tcPr>
          <w:p w14:paraId="5ED64B7D" w14:textId="3F54D20E" w:rsidR="00B52EF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045E83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779" w:type="dxa"/>
          </w:tcPr>
          <w:p w14:paraId="1C94B886" w14:textId="340B477E" w:rsidR="00B52EF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045E83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779" w:type="dxa"/>
          </w:tcPr>
          <w:p w14:paraId="35A05172" w14:textId="2FC26F89" w:rsidR="000530D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00045E83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779" w:type="dxa"/>
          </w:tcPr>
          <w:p w14:paraId="0EBCED91" w14:textId="513DAE8A" w:rsidR="00DF382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045E83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779" w:type="dxa"/>
          </w:tcPr>
          <w:p w14:paraId="02949224" w14:textId="465DC0D2" w:rsidR="00DF382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045E83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779" w:type="dxa"/>
          </w:tcPr>
          <w:p w14:paraId="22EB9FFD" w14:textId="15BB0638" w:rsidR="00021BC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045E83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779" w:type="dxa"/>
          </w:tcPr>
          <w:p w14:paraId="0B663599" w14:textId="42EA4239" w:rsidR="006168C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045E83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779" w:type="dxa"/>
          </w:tcPr>
          <w:p w14:paraId="338D4F1D" w14:textId="2FFB612B" w:rsidR="00266C35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00045E83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779" w:type="dxa"/>
          </w:tcPr>
          <w:p w14:paraId="5359093E" w14:textId="59CB8E01" w:rsidR="00B21EB3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045E83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779" w:type="dxa"/>
          </w:tcPr>
          <w:p w14:paraId="63D180A6" w14:textId="71139EF7" w:rsidR="00B21EB3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045E83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779" w:type="dxa"/>
          </w:tcPr>
          <w:p w14:paraId="012AEE1D" w14:textId="18C66B6F" w:rsidR="0043754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00045E83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779" w:type="dxa"/>
          </w:tcPr>
          <w:p w14:paraId="78C708FC" w14:textId="0F1444FD" w:rsidR="0043754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045E83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79" w:type="dxa"/>
          </w:tcPr>
          <w:p w14:paraId="0AF4A9A9" w14:textId="17A75237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14:paraId="53A9F8D7" w14:textId="77777777" w:rsidTr="00045E83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779" w:type="dxa"/>
          </w:tcPr>
          <w:p w14:paraId="70957F13" w14:textId="0909B338" w:rsidR="0030242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045E83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79" w:type="dxa"/>
          </w:tcPr>
          <w:p w14:paraId="00F23459" w14:textId="542D1767" w:rsidR="0030242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4A04EE" w:rsidRPr="00501156" w14:paraId="534167AC" w14:textId="77777777" w:rsidTr="00045E83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779" w:type="dxa"/>
          </w:tcPr>
          <w:p w14:paraId="38DF284E" w14:textId="60E79CC3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00045E83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779" w:type="dxa"/>
          </w:tcPr>
          <w:p w14:paraId="216B92B2" w14:textId="3075D695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00045E83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779" w:type="dxa"/>
          </w:tcPr>
          <w:p w14:paraId="387023C5" w14:textId="639DAC9C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00045E83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F6260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79" w:type="dxa"/>
          </w:tcPr>
          <w:p w14:paraId="6EE36C6A" w14:textId="32F3D5AF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4A04EE" w:rsidRPr="00771297" w:rsidRDefault="004A04EE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00045E83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F6260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79" w:type="dxa"/>
          </w:tcPr>
          <w:p w14:paraId="1C4D000D" w14:textId="4F595B76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4A04EE" w:rsidRPr="00771297" w:rsidRDefault="004A04EE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045E83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79" w:type="dxa"/>
          </w:tcPr>
          <w:p w14:paraId="19F9674F" w14:textId="3216A33F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00045E83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79" w:type="dxa"/>
          </w:tcPr>
          <w:p w14:paraId="20389610" w14:textId="29817883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00045E83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79" w:type="dxa"/>
          </w:tcPr>
          <w:p w14:paraId="32C4948D" w14:textId="66F8FE26" w:rsidR="009A08D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9A08DD" w:rsidRPr="00771297" w:rsidRDefault="009A08D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00045E83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79" w:type="dxa"/>
          </w:tcPr>
          <w:p w14:paraId="2016B306" w14:textId="793AD95C" w:rsidR="009A08D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045E83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79" w:type="dxa"/>
          </w:tcPr>
          <w:p w14:paraId="07833090" w14:textId="61B18B4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045E83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79" w:type="dxa"/>
          </w:tcPr>
          <w:p w14:paraId="1B6B2D5E" w14:textId="7339933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045E83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79" w:type="dxa"/>
          </w:tcPr>
          <w:p w14:paraId="7C813565" w14:textId="02D26095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045E83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665C142A" w14:textId="5BCFEA4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045E83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79" w:type="dxa"/>
          </w:tcPr>
          <w:p w14:paraId="66891B3C" w14:textId="525C725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045E83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79" w:type="dxa"/>
          </w:tcPr>
          <w:p w14:paraId="27672166" w14:textId="3F9ACFA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045E83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79" w:type="dxa"/>
          </w:tcPr>
          <w:p w14:paraId="61328E4A" w14:textId="311C993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045E83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79" w:type="dxa"/>
          </w:tcPr>
          <w:p w14:paraId="4C062205" w14:textId="312F06F6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045E83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79" w:type="dxa"/>
          </w:tcPr>
          <w:p w14:paraId="0547737A" w14:textId="742ACA6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045E83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79" w:type="dxa"/>
          </w:tcPr>
          <w:p w14:paraId="66366D51" w14:textId="28A2E23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045E83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79" w:type="dxa"/>
          </w:tcPr>
          <w:p w14:paraId="2DE43570" w14:textId="0BCD8FA2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045E83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79" w:type="dxa"/>
          </w:tcPr>
          <w:p w14:paraId="199C1377" w14:textId="680BF50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045E83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79" w:type="dxa"/>
          </w:tcPr>
          <w:p w14:paraId="5D857C7D" w14:textId="2DC493DE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045E83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79" w:type="dxa"/>
          </w:tcPr>
          <w:p w14:paraId="3189FF8B" w14:textId="6969829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00045E83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79" w:type="dxa"/>
          </w:tcPr>
          <w:p w14:paraId="62D9CD28" w14:textId="0FC2C32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00045E83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79" w:type="dxa"/>
          </w:tcPr>
          <w:p w14:paraId="2226EE27" w14:textId="3DC48348" w:rsidR="009A08D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9A08DD" w:rsidRPr="00771297" w:rsidRDefault="009A08D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00045E83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79" w:type="dxa"/>
          </w:tcPr>
          <w:p w14:paraId="54A9022B" w14:textId="36ED4722" w:rsidR="009A08D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045E83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79" w:type="dxa"/>
          </w:tcPr>
          <w:p w14:paraId="60700532" w14:textId="47CEC55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045E83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79" w:type="dxa"/>
          </w:tcPr>
          <w:p w14:paraId="0C80D482" w14:textId="6276246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045E83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79" w:type="dxa"/>
          </w:tcPr>
          <w:p w14:paraId="5DE4022F" w14:textId="695E5B6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045E83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0419831A" w14:textId="63E65BA8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045E83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79" w:type="dxa"/>
          </w:tcPr>
          <w:p w14:paraId="754B276E" w14:textId="7174720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00045E83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79" w:type="dxa"/>
          </w:tcPr>
          <w:p w14:paraId="04E10D0F" w14:textId="1B47F035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00045E83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79" w:type="dxa"/>
          </w:tcPr>
          <w:p w14:paraId="4224326A" w14:textId="31D6DD6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045E83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79" w:type="dxa"/>
          </w:tcPr>
          <w:p w14:paraId="3E411BCE" w14:textId="1AF94C9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045E83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79" w:type="dxa"/>
          </w:tcPr>
          <w:p w14:paraId="628EADC2" w14:textId="68FC9E03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045E83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79" w:type="dxa"/>
          </w:tcPr>
          <w:p w14:paraId="3E408E32" w14:textId="3E46D2C6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045E83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79" w:type="dxa"/>
          </w:tcPr>
          <w:p w14:paraId="2B1A6163" w14:textId="3E10CF2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045E83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79" w:type="dxa"/>
          </w:tcPr>
          <w:p w14:paraId="271B8CAE" w14:textId="25E88B46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045E83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79" w:type="dxa"/>
          </w:tcPr>
          <w:p w14:paraId="162ED3A1" w14:textId="6533D06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045E83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79" w:type="dxa"/>
          </w:tcPr>
          <w:p w14:paraId="479FA0F9" w14:textId="0FCFB0D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00045E83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79" w:type="dxa"/>
          </w:tcPr>
          <w:p w14:paraId="294ADEBF" w14:textId="2DBF769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00045E83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79" w:type="dxa"/>
          </w:tcPr>
          <w:p w14:paraId="53A14409" w14:textId="2534E322" w:rsidR="002171B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2171B7" w:rsidRPr="00771297" w:rsidRDefault="002171B7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00045E83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79" w:type="dxa"/>
          </w:tcPr>
          <w:p w14:paraId="2C49C31C" w14:textId="78FA613F" w:rsidR="002171B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045E83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79" w:type="dxa"/>
          </w:tcPr>
          <w:p w14:paraId="0F0D5B90" w14:textId="3D1DB9B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045E83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79" w:type="dxa"/>
          </w:tcPr>
          <w:p w14:paraId="63AEE2C2" w14:textId="386B5F1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045E83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79" w:type="dxa"/>
          </w:tcPr>
          <w:p w14:paraId="04E566FD" w14:textId="0A2C415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045E83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685B206D" w14:textId="5ED25DDF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045E83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79" w:type="dxa"/>
          </w:tcPr>
          <w:p w14:paraId="3F395563" w14:textId="47681C9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045E83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79" w:type="dxa"/>
          </w:tcPr>
          <w:p w14:paraId="7DBD5322" w14:textId="001E7C65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045E83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79" w:type="dxa"/>
          </w:tcPr>
          <w:p w14:paraId="05352F6B" w14:textId="2C96DB8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045E83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79" w:type="dxa"/>
          </w:tcPr>
          <w:p w14:paraId="5142EF39" w14:textId="326F88CE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045E83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79" w:type="dxa"/>
          </w:tcPr>
          <w:p w14:paraId="122910F9" w14:textId="7BE01DC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045E83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79" w:type="dxa"/>
          </w:tcPr>
          <w:p w14:paraId="62103C17" w14:textId="5FE2439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045E83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79" w:type="dxa"/>
          </w:tcPr>
          <w:p w14:paraId="4691CC69" w14:textId="0646CC0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045E83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79" w:type="dxa"/>
          </w:tcPr>
          <w:p w14:paraId="2F461E43" w14:textId="650EAEF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045E83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79" w:type="dxa"/>
          </w:tcPr>
          <w:p w14:paraId="14BF4473" w14:textId="7F5A316F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045E83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79" w:type="dxa"/>
          </w:tcPr>
          <w:p w14:paraId="24B09E1D" w14:textId="4227600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00045E83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79" w:type="dxa"/>
          </w:tcPr>
          <w:p w14:paraId="11C36BC8" w14:textId="7B9B5A7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00045E83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79" w:type="dxa"/>
          </w:tcPr>
          <w:p w14:paraId="7E4FE28C" w14:textId="11EB2981" w:rsidR="002171B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2171B7" w:rsidRPr="00771297" w:rsidRDefault="002171B7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00045E83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79" w:type="dxa"/>
          </w:tcPr>
          <w:p w14:paraId="166B6065" w14:textId="05A4076B" w:rsidR="002171B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045E83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79" w:type="dxa"/>
          </w:tcPr>
          <w:p w14:paraId="4C240916" w14:textId="00BD4747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045E83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79" w:type="dxa"/>
          </w:tcPr>
          <w:p w14:paraId="2FC3CA76" w14:textId="7864132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045E83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79" w:type="dxa"/>
          </w:tcPr>
          <w:p w14:paraId="52BA59B1" w14:textId="323EDCD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045E83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6E17455E" w14:textId="30ABE3A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045E83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779" w:type="dxa"/>
          </w:tcPr>
          <w:p w14:paraId="0746B33C" w14:textId="4D4A3213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00045E83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779" w:type="dxa"/>
          </w:tcPr>
          <w:p w14:paraId="533C0F71" w14:textId="326FCEA8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00045E83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79" w:type="dxa"/>
          </w:tcPr>
          <w:p w14:paraId="429839EE" w14:textId="0657CF03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045E83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79" w:type="dxa"/>
          </w:tcPr>
          <w:p w14:paraId="2D2A5666" w14:textId="71AD609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045E83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79" w:type="dxa"/>
          </w:tcPr>
          <w:p w14:paraId="7E536375" w14:textId="2360153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045E83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79" w:type="dxa"/>
          </w:tcPr>
          <w:p w14:paraId="02B32A67" w14:textId="3819CE72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045E83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79" w:type="dxa"/>
          </w:tcPr>
          <w:p w14:paraId="322A7944" w14:textId="5111B67E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00045E83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79" w:type="dxa"/>
          </w:tcPr>
          <w:p w14:paraId="36B3E0EB" w14:textId="3A6E2DCD" w:rsidR="00111C09" w:rsidRPr="002760FE" w:rsidRDefault="0027315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00045E83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79" w:type="dxa"/>
          </w:tcPr>
          <w:p w14:paraId="5D5837DF" w14:textId="3197D9F1" w:rsidR="00111C09" w:rsidRPr="002760FE" w:rsidRDefault="00045E83" w:rsidP="000D47E7">
            <w:pPr>
              <w:widowControl w:val="0"/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  <w:r w:rsidR="00273159">
              <w:rPr>
                <w:rFonts w:ascii="Cambria" w:hAnsi="Cambria"/>
                <w:sz w:val="20"/>
                <w:szCs w:val="20"/>
              </w:rPr>
              <w:t>palanie/ korowanie</w:t>
            </w: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00045E83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79" w:type="dxa"/>
          </w:tcPr>
          <w:p w14:paraId="71E24060" w14:textId="5C20534C" w:rsidR="00111C09" w:rsidRPr="002760FE" w:rsidRDefault="00273159" w:rsidP="000D47E7">
            <w:pPr>
              <w:widowControl w:val="0"/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Umocowanie drutów poziomych siatki za pomocą skobli, których nie należy dobijać, druty poziome musza mieć możliwość </w:t>
            </w:r>
            <w:r w:rsidR="00A7249B">
              <w:rPr>
                <w:rFonts w:ascii="Cambria" w:hAnsi="Cambria"/>
                <w:sz w:val="20"/>
                <w:szCs w:val="20"/>
              </w:rPr>
              <w:t>przesuwania się w poziomie</w:t>
            </w: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00045E83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79" w:type="dxa"/>
          </w:tcPr>
          <w:p w14:paraId="3A56D986" w14:textId="0A3EA166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Przysypanie ziemią lub przybicie żerdzi</w:t>
            </w: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00045E83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779" w:type="dxa"/>
          </w:tcPr>
          <w:p w14:paraId="37CCE194" w14:textId="3065A1C2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Wymiary 200/17/15M</w:t>
            </w: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00045E83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779" w:type="dxa"/>
          </w:tcPr>
          <w:p w14:paraId="7E48BC9D" w14:textId="77777777" w:rsidR="00A7249B" w:rsidRDefault="00A7249B" w:rsidP="000D47E7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  <w:p w14:paraId="0038A954" w14:textId="6441E942" w:rsidR="00A7249B" w:rsidRDefault="000D47E7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A7249B">
              <w:rPr>
                <w:sz w:val="22"/>
                <w:szCs w:val="22"/>
              </w:rPr>
              <w:t>Słupki z drewna liściastego twardego (Db, Ak) korowanie nie jest wymagane</w:t>
            </w:r>
          </w:p>
          <w:p w14:paraId="18C49B23" w14:textId="4F9E794B" w:rsidR="00A7249B" w:rsidRDefault="000D47E7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A7249B">
              <w:rPr>
                <w:sz w:val="22"/>
                <w:szCs w:val="22"/>
              </w:rPr>
              <w:t>Rozłupanie lub rozcięcie wzdłużne zbyt grubych słupków</w:t>
            </w:r>
          </w:p>
          <w:p w14:paraId="1D88552A" w14:textId="7C8BDD9F" w:rsidR="00111C09" w:rsidRPr="002760FE" w:rsidRDefault="00111C0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00045E83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79" w:type="dxa"/>
          </w:tcPr>
          <w:p w14:paraId="4BED7151" w14:textId="024E4E45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 ocynkowane min. 3 cm długości</w:t>
            </w: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00045E83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6209B93D" w14:textId="4C3C9CB3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ocynkowane min. 10 cm długości</w:t>
            </w: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00045E83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779" w:type="dxa"/>
          </w:tcPr>
          <w:p w14:paraId="3D420208" w14:textId="6A148BC3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</w:t>
            </w: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2729C4BD" w14:textId="77777777" w:rsidTr="00045E83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779" w:type="dxa"/>
          </w:tcPr>
          <w:p w14:paraId="45C7FD8B" w14:textId="48AE7DC2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0,1-0,15</w:t>
            </w: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49E260D7" w14:textId="77777777" w:rsidTr="00045E83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79" w:type="dxa"/>
          </w:tcPr>
          <w:p w14:paraId="42CD23AF" w14:textId="57B920B4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00045E83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79" w:type="dxa"/>
          </w:tcPr>
          <w:p w14:paraId="5A3850B3" w14:textId="74286B6F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00045E83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79" w:type="dxa"/>
          </w:tcPr>
          <w:p w14:paraId="6A92DBE4" w14:textId="3A1390B8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00045E83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79" w:type="dxa"/>
          </w:tcPr>
          <w:p w14:paraId="76DFA26C" w14:textId="73CC7445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00045E83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79" w:type="dxa"/>
          </w:tcPr>
          <w:p w14:paraId="46116870" w14:textId="5FAE25B9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2,8-3,0</w:t>
            </w: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00045E83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79" w:type="dxa"/>
          </w:tcPr>
          <w:p w14:paraId="7B78714D" w14:textId="2F92D9C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00045E83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79" w:type="dxa"/>
          </w:tcPr>
          <w:p w14:paraId="136744AB" w14:textId="2FB8ED7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00045E83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79" w:type="dxa"/>
          </w:tcPr>
          <w:p w14:paraId="69E772CD" w14:textId="647A25EC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00045E83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79" w:type="dxa"/>
          </w:tcPr>
          <w:p w14:paraId="354943F9" w14:textId="3D0DC41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00045E83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779" w:type="dxa"/>
          </w:tcPr>
          <w:p w14:paraId="3D96D5E9" w14:textId="5427D19C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00045E83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779" w:type="dxa"/>
          </w:tcPr>
          <w:p w14:paraId="3B4169CE" w14:textId="16A13D2B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00045E83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79" w:type="dxa"/>
          </w:tcPr>
          <w:p w14:paraId="3FAC066F" w14:textId="42B458E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00045E83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6E94CAD8" w14:textId="1BC2D422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00045E83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779" w:type="dxa"/>
          </w:tcPr>
          <w:p w14:paraId="5BE299B8" w14:textId="1C50E3C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03F3772F" w14:textId="77777777" w:rsidTr="00045E83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779" w:type="dxa"/>
          </w:tcPr>
          <w:p w14:paraId="3D5CECC0" w14:textId="663E6749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66961361" w14:textId="77777777" w:rsidTr="00045E83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79" w:type="dxa"/>
          </w:tcPr>
          <w:p w14:paraId="1D818C51" w14:textId="030D453F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00045E83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79" w:type="dxa"/>
          </w:tcPr>
          <w:p w14:paraId="5BC1C45E" w14:textId="2F2640AE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00045E83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79" w:type="dxa"/>
          </w:tcPr>
          <w:p w14:paraId="2D86A30B" w14:textId="698C0EEE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00045E83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79" w:type="dxa"/>
          </w:tcPr>
          <w:p w14:paraId="7A6D01BB" w14:textId="3D25A86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00045E83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79" w:type="dxa"/>
          </w:tcPr>
          <w:p w14:paraId="37B0A308" w14:textId="68B9B554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00045E83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779" w:type="dxa"/>
          </w:tcPr>
          <w:p w14:paraId="4D81FD47" w14:textId="376E4FC7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00045E83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779" w:type="dxa"/>
          </w:tcPr>
          <w:p w14:paraId="1DA8F2D3" w14:textId="1DF74D3A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00045E83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779" w:type="dxa"/>
          </w:tcPr>
          <w:p w14:paraId="4C612BC4" w14:textId="335A6BEF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00045E83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779" w:type="dxa"/>
          </w:tcPr>
          <w:p w14:paraId="5DF81A05" w14:textId="2EEB7CB4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00045E83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779" w:type="dxa"/>
          </w:tcPr>
          <w:p w14:paraId="53233698" w14:textId="1B1BC6CE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00045E83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779" w:type="dxa"/>
          </w:tcPr>
          <w:p w14:paraId="4EC1035F" w14:textId="13A69645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4D13D8" w:rsidRPr="007C2CA4" w14:paraId="2E34E0DF" w14:textId="77777777" w:rsidTr="00045E83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779" w:type="dxa"/>
          </w:tcPr>
          <w:p w14:paraId="2CA42754" w14:textId="78DF88D7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00045E83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779" w:type="dxa"/>
          </w:tcPr>
          <w:p w14:paraId="56153DBE" w14:textId="32918DA7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4D13D8" w:rsidRPr="00501156" w14:paraId="7587C350" w14:textId="77777777" w:rsidTr="00045E83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779" w:type="dxa"/>
          </w:tcPr>
          <w:p w14:paraId="3C420089" w14:textId="45FB5276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00045E83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79" w:type="dxa"/>
          </w:tcPr>
          <w:p w14:paraId="568D59B8" w14:textId="5597618B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00045E83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79" w:type="dxa"/>
          </w:tcPr>
          <w:p w14:paraId="4187E46B" w14:textId="7B06D647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 / korowanie</w:t>
            </w: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00045E83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79" w:type="dxa"/>
          </w:tcPr>
          <w:p w14:paraId="0CACF0D4" w14:textId="50574D8A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00045E83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779" w:type="dxa"/>
          </w:tcPr>
          <w:p w14:paraId="3C14C6D3" w14:textId="404688C4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00045E83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779" w:type="dxa"/>
          </w:tcPr>
          <w:p w14:paraId="592C2B6C" w14:textId="6CF994AD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00045E83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79" w:type="dxa"/>
          </w:tcPr>
          <w:p w14:paraId="067EEE2D" w14:textId="77777777" w:rsidR="00A7249B" w:rsidRDefault="00A7249B" w:rsidP="000D47E7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  <w:p w14:paraId="32F47742" w14:textId="0DA016CE" w:rsidR="00A7249B" w:rsidRDefault="000D47E7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A7249B">
              <w:rPr>
                <w:sz w:val="22"/>
                <w:szCs w:val="22"/>
              </w:rPr>
              <w:t>Słupki z drewna liściastego twardego (Db, Ak) korowanie nie jest wymagane</w:t>
            </w:r>
          </w:p>
          <w:p w14:paraId="67900028" w14:textId="5197872B" w:rsidR="00A7249B" w:rsidRDefault="000D47E7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A7249B">
              <w:rPr>
                <w:sz w:val="22"/>
                <w:szCs w:val="22"/>
              </w:rPr>
              <w:t>Rozłupanie lub rozcięcie wzdłużne zbyt grubych słupków</w:t>
            </w:r>
          </w:p>
          <w:p w14:paraId="188EAE30" w14:textId="77777777" w:rsidR="004D13D8" w:rsidRPr="002171B7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00045E83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779" w:type="dxa"/>
          </w:tcPr>
          <w:p w14:paraId="5D1E0670" w14:textId="3D296E83" w:rsidR="00A7249B" w:rsidRDefault="00A7249B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Umocowanie drutów poziomych siatki za pomocą skobli, których nie należy dobijać, druty poziome muszą mieć możliwość przesuwania się w poziomie</w:t>
            </w:r>
          </w:p>
          <w:p w14:paraId="34B8F426" w14:textId="77777777" w:rsidR="004D13D8" w:rsidRPr="002760FE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00045E83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79" w:type="dxa"/>
          </w:tcPr>
          <w:p w14:paraId="740A091B" w14:textId="79817506" w:rsidR="00A7249B" w:rsidRDefault="00A7249B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Skoble ocynkowane min. 3 cm długości</w:t>
            </w:r>
          </w:p>
          <w:p w14:paraId="3A5FC5A7" w14:textId="77777777" w:rsidR="004D13D8" w:rsidRPr="002760FE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00045E83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49B7BB3B" w14:textId="7673546C" w:rsidR="00A7249B" w:rsidRDefault="00A7249B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Gwoździe ocynkowane długości min. 10 cm</w:t>
            </w:r>
          </w:p>
          <w:p w14:paraId="550AE236" w14:textId="77777777" w:rsidR="004D13D8" w:rsidRPr="002760FE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00045E83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4AD15AE1" w14:textId="14F408BA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00045E83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779" w:type="dxa"/>
          </w:tcPr>
          <w:p w14:paraId="694B34E3" w14:textId="70FF7EDD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00045E83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779" w:type="dxa"/>
          </w:tcPr>
          <w:p w14:paraId="375C6620" w14:textId="14B2E670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00045E83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779" w:type="dxa"/>
          </w:tcPr>
          <w:p w14:paraId="05BFC33B" w14:textId="2E3F1DCC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00045E83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779" w:type="dxa"/>
          </w:tcPr>
          <w:p w14:paraId="37568A86" w14:textId="4666DD0C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00045E83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779" w:type="dxa"/>
          </w:tcPr>
          <w:p w14:paraId="1100C669" w14:textId="733AE934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00045E83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779" w:type="dxa"/>
          </w:tcPr>
          <w:p w14:paraId="14C2C24F" w14:textId="3611538C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00045E83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779" w:type="dxa"/>
          </w:tcPr>
          <w:p w14:paraId="502A30D6" w14:textId="51BEEBD0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00045E83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779" w:type="dxa"/>
          </w:tcPr>
          <w:p w14:paraId="6EBB8827" w14:textId="24696F1E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00045E83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779" w:type="dxa"/>
          </w:tcPr>
          <w:p w14:paraId="62868E01" w14:textId="7BD8A298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00045E83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779" w:type="dxa"/>
          </w:tcPr>
          <w:p w14:paraId="4DE41D5B" w14:textId="40E2931C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00045E83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779" w:type="dxa"/>
          </w:tcPr>
          <w:p w14:paraId="4F004375" w14:textId="4F32769B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045E83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6260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779" w:type="dxa"/>
          </w:tcPr>
          <w:p w14:paraId="1D5BC7D5" w14:textId="5DFD058D" w:rsidR="00CF5E0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CF5E0B" w:rsidRPr="00771297" w:rsidRDefault="00CF5E0B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00045E83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779" w:type="dxa"/>
          </w:tcPr>
          <w:p w14:paraId="65D7BB12" w14:textId="4ECAEBFB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00045E83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779" w:type="dxa"/>
          </w:tcPr>
          <w:p w14:paraId="35CE987D" w14:textId="59CBDC64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00045E83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779" w:type="dxa"/>
          </w:tcPr>
          <w:p w14:paraId="3B6E3F25" w14:textId="7CD2CADB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045E83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779" w:type="dxa"/>
          </w:tcPr>
          <w:p w14:paraId="0A60BDD8" w14:textId="3DBD2E4B" w:rsidR="005C5D7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00045E83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779" w:type="dxa"/>
          </w:tcPr>
          <w:p w14:paraId="52D257CE" w14:textId="1DA5BB1B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00045E83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779" w:type="dxa"/>
          </w:tcPr>
          <w:p w14:paraId="415992BB" w14:textId="7A07B5B3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00045E83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779" w:type="dxa"/>
          </w:tcPr>
          <w:p w14:paraId="64A7A359" w14:textId="14D28B64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00045E83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779" w:type="dxa"/>
          </w:tcPr>
          <w:p w14:paraId="55808ADB" w14:textId="7BEC1A86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00045E83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779" w:type="dxa"/>
          </w:tcPr>
          <w:p w14:paraId="0818694E" w14:textId="2BC28409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00045E83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779" w:type="dxa"/>
          </w:tcPr>
          <w:p w14:paraId="52AA78D6" w14:textId="605022C3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00045E83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79" w:type="dxa"/>
          </w:tcPr>
          <w:p w14:paraId="06A5602E" w14:textId="417AAD25" w:rsidR="00A7249B" w:rsidRDefault="00A7249B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ocynkowane 5x150 mm</w:t>
            </w:r>
          </w:p>
          <w:p w14:paraId="707091BB" w14:textId="77777777" w:rsidR="004D13D8" w:rsidRPr="002760FE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00045E83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779" w:type="dxa"/>
          </w:tcPr>
          <w:p w14:paraId="3B23300A" w14:textId="1167671B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00045E83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779" w:type="dxa"/>
          </w:tcPr>
          <w:p w14:paraId="354B2341" w14:textId="772662C2" w:rsidR="004D13D8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Trociny (torf)</w:t>
            </w: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00045E83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779" w:type="dxa"/>
          </w:tcPr>
          <w:p w14:paraId="426ED128" w14:textId="16A7AA49" w:rsidR="004D13D8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00045E83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779" w:type="dxa"/>
          </w:tcPr>
          <w:p w14:paraId="0BD62B65" w14:textId="7D527657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00045E83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56C8BF5F" w14:textId="5F92F033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00045E83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F6260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7466C257" w14:textId="2315B377" w:rsidR="00B82D3A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B82D3A" w:rsidRPr="00771297" w:rsidRDefault="00B82D3A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00045E83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0EC31A9D" w14:textId="12929507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00045E83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7DE9151F" w14:textId="1C6BFB3F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00045E83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0B980948" w14:textId="75926139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00045E83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779" w:type="dxa"/>
          </w:tcPr>
          <w:p w14:paraId="1B392BE2" w14:textId="0BA8B089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00045E83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3C7DF455" w14:textId="61892FBD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00045E83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07A591D9" w14:textId="66F959CC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00045E83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1C0834EE" w14:textId="06F6D5C8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00045E83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1E0F5DCC" w14:textId="467417FF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00045E83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090A6621" w14:textId="6EC9704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00045E83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4CFCE6DC" w14:textId="40E4F0B7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00045E83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0F752488" w14:textId="29F37AD1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00045E83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7FA0DAA2" w14:textId="7CBB71B3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00045E83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37688CFF" w14:textId="3E05CEB2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00045E83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4A95AC3C" w14:textId="7FD76770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00045E83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460AD29F" w14:textId="05A83FA8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00045E83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4145C5CB" w14:textId="229ECF33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00045E83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7C12E903" w14:textId="417F8FB9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00045E83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5C5F856F" w14:textId="55B98EE3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00045E83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79" w:type="dxa"/>
          </w:tcPr>
          <w:p w14:paraId="0B937059" w14:textId="4AAB7CC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00045E83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6A0ABFF6" w14:textId="2FDE776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00045E83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79" w:type="dxa"/>
          </w:tcPr>
          <w:p w14:paraId="78876E41" w14:textId="049731C4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00045E83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779" w:type="dxa"/>
          </w:tcPr>
          <w:p w14:paraId="34910FA5" w14:textId="375CD809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00045E83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779" w:type="dxa"/>
          </w:tcPr>
          <w:p w14:paraId="4C2F8A9F" w14:textId="7FD8B512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00045E83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779" w:type="dxa"/>
          </w:tcPr>
          <w:p w14:paraId="0BAD634A" w14:textId="37A771A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00045E83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779" w:type="dxa"/>
          </w:tcPr>
          <w:p w14:paraId="36577831" w14:textId="2DBF956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00045E83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779" w:type="dxa"/>
          </w:tcPr>
          <w:p w14:paraId="5698C8C0" w14:textId="29D2FDFD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EB4B09F"/>
    <w:multiLevelType w:val="hybridMultilevel"/>
    <w:tmpl w:val="1A8ECE1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69607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1151F"/>
    <w:rsid w:val="00020DC3"/>
    <w:rsid w:val="00021BC0"/>
    <w:rsid w:val="000335E9"/>
    <w:rsid w:val="00045E83"/>
    <w:rsid w:val="00046ACC"/>
    <w:rsid w:val="000530D0"/>
    <w:rsid w:val="0006587B"/>
    <w:rsid w:val="000A06DD"/>
    <w:rsid w:val="000C4B2B"/>
    <w:rsid w:val="000D2C6F"/>
    <w:rsid w:val="000D47E7"/>
    <w:rsid w:val="000D7335"/>
    <w:rsid w:val="000E3CF8"/>
    <w:rsid w:val="000E7EEE"/>
    <w:rsid w:val="000F33A7"/>
    <w:rsid w:val="00111C09"/>
    <w:rsid w:val="00114E8B"/>
    <w:rsid w:val="00121F96"/>
    <w:rsid w:val="00126A9B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3159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6600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3259"/>
    <w:rsid w:val="007C60C4"/>
    <w:rsid w:val="007C753E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249B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6260A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docId w15:val="{8B63B76C-6100-4B36-BE2C-515B852C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7249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3207</Words>
  <Characters>19242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Motycki Mariusz</cp:lastModifiedBy>
  <cp:revision>4</cp:revision>
  <cp:lastPrinted>2024-03-13T06:31:00Z</cp:lastPrinted>
  <dcterms:created xsi:type="dcterms:W3CDTF">2025-10-16T09:24:00Z</dcterms:created>
  <dcterms:modified xsi:type="dcterms:W3CDTF">2025-10-17T07:48:00Z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